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000000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312609AA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EC722A">
        <w:rPr>
          <w:rFonts w:ascii="Arial" w:hAnsi="Arial"/>
          <w:b/>
          <w:bCs/>
          <w:i/>
        </w:rPr>
        <w:t>(</w:t>
      </w:r>
      <w:r w:rsidR="006C327E" w:rsidRPr="00EC722A">
        <w:rPr>
          <w:rFonts w:ascii="Arial" w:hAnsi="Arial"/>
          <w:b/>
          <w:bCs/>
          <w:i/>
        </w:rPr>
        <w:t xml:space="preserve">Reg. </w:t>
      </w:r>
      <w:r w:rsidR="005619ED" w:rsidRPr="00EC722A">
        <w:rPr>
          <w:rFonts w:ascii="Arial" w:hAnsi="Arial"/>
          <w:b/>
          <w:bCs/>
          <w:i/>
        </w:rPr>
        <w:t>UE n.</w:t>
      </w:r>
      <w:ins w:id="1" w:author="Andrea Civenzini" w:date="2018-01-09T12:30:00Z">
        <w:r w:rsidR="00065AC2" w:rsidRPr="00EC722A">
          <w:rPr>
            <w:rFonts w:ascii="Arial" w:hAnsi="Arial"/>
            <w:b/>
            <w:bCs/>
            <w:i/>
          </w:rPr>
          <w:t xml:space="preserve"> </w:t>
        </w:r>
      </w:ins>
      <w:r w:rsidR="003C2AB9" w:rsidRPr="00EC722A">
        <w:rPr>
          <w:rFonts w:ascii="Arial" w:hAnsi="Arial"/>
          <w:b/>
          <w:bCs/>
          <w:i/>
        </w:rPr>
        <w:t>2022/126</w:t>
      </w:r>
      <w:r w:rsidRPr="00EC722A">
        <w:rPr>
          <w:rFonts w:ascii="Arial" w:hAnsi="Arial"/>
          <w:b/>
          <w:bCs/>
          <w:i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</w:t>
      </w:r>
      <w:proofErr w:type="gramStart"/>
      <w:r w:rsidRPr="00A2298A">
        <w:rPr>
          <w:rFonts w:ascii="Arial" w:hAnsi="Arial" w:cs="Arial"/>
          <w:b/>
          <w:sz w:val="18"/>
          <w:szCs w:val="18"/>
        </w:rPr>
        <w:t xml:space="preserve"> ..…./..</w:t>
      </w:r>
      <w:proofErr w:type="gramEnd"/>
      <w:r w:rsidRPr="00A2298A">
        <w:rPr>
          <w:rFonts w:ascii="Arial" w:hAnsi="Arial" w:cs="Arial"/>
          <w:b/>
          <w:sz w:val="18"/>
          <w:szCs w:val="18"/>
        </w:rPr>
        <w:t xml:space="preserve">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proofErr w:type="gramStart"/>
      <w:r w:rsidRPr="003B130D">
        <w:rPr>
          <w:rFonts w:ascii="Arial" w:hAnsi="Arial" w:cs="Arial"/>
          <w:sz w:val="18"/>
          <w:szCs w:val="18"/>
        </w:rPr>
        <w:t>…….</w:t>
      </w:r>
      <w:proofErr w:type="gramEnd"/>
      <w:r w:rsidRPr="003B130D">
        <w:rPr>
          <w:rFonts w:ascii="Arial" w:hAnsi="Arial" w:cs="Arial"/>
          <w:sz w:val="18"/>
          <w:szCs w:val="18"/>
        </w:rPr>
        <w:t xml:space="preserve">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n. 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Comune di ……………………………………………………………... Prov. 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 C.A.P. 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.……… con CUAA …………………………………………… di superficie totale</w:t>
      </w:r>
      <w:proofErr w:type="gramStart"/>
      <w:r w:rsidRPr="00A32CD1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A32CD1">
        <w:rPr>
          <w:rFonts w:ascii="Arial" w:hAnsi="Arial" w:cs="Arial"/>
          <w:sz w:val="20"/>
          <w:szCs w:val="20"/>
        </w:rPr>
        <w:t>.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b/>
          <w:shadow/>
          <w:sz w:val="20"/>
          <w:szCs w:val="20"/>
        </w:rPr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 xml:space="preserve">Il sottoscritto ………...…………………………………………………………… conduttore dell’azienda in oggetto in riferimento al buono </w:t>
      </w:r>
      <w:proofErr w:type="gramStart"/>
      <w:r w:rsidRPr="00A32CD1">
        <w:rPr>
          <w:rFonts w:ascii="Arial" w:hAnsi="Arial" w:cs="Arial"/>
          <w:sz w:val="20"/>
          <w:szCs w:val="20"/>
          <w:lang w:val="it-IT"/>
        </w:rPr>
        <w:t>nr.…</w:t>
      </w:r>
      <w:proofErr w:type="gramEnd"/>
      <w:r w:rsidRPr="00A32CD1">
        <w:rPr>
          <w:rFonts w:ascii="Arial" w:hAnsi="Arial" w:cs="Arial"/>
          <w:sz w:val="20"/>
          <w:szCs w:val="20"/>
          <w:lang w:val="it-IT"/>
        </w:rPr>
        <w:t>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</w:t>
      </w:r>
      <w:proofErr w:type="gramStart"/>
      <w:r w:rsidRPr="00A32CD1">
        <w:rPr>
          <w:rFonts w:ascii="Arial" w:hAnsi="Arial" w:cs="Arial"/>
          <w:sz w:val="20"/>
          <w:szCs w:val="20"/>
        </w:rPr>
        <w:t>…….</w:t>
      </w:r>
      <w:proofErr w:type="gramEnd"/>
      <w:r w:rsidRPr="00A32CD1">
        <w:rPr>
          <w:rFonts w:ascii="Arial" w:hAnsi="Arial" w:cs="Arial"/>
          <w:sz w:val="20"/>
          <w:szCs w:val="20"/>
        </w:rPr>
        <w:t>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2680D06B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</w:t>
      </w:r>
      <w:r w:rsidRPr="00EC722A">
        <w:rPr>
          <w:rFonts w:ascii="Arial" w:hAnsi="Arial" w:cs="Arial"/>
          <w:sz w:val="20"/>
          <w:szCs w:val="20"/>
        </w:rPr>
        <w:t xml:space="preserve">effettuati conformemente a quanto stabilito </w:t>
      </w:r>
      <w:r w:rsidR="00CE7B00" w:rsidRPr="00EC722A">
        <w:rPr>
          <w:rFonts w:ascii="Arial" w:hAnsi="Arial" w:cs="Arial"/>
          <w:sz w:val="20"/>
          <w:szCs w:val="20"/>
        </w:rPr>
        <w:t xml:space="preserve">dall’art. </w:t>
      </w:r>
      <w:r w:rsidR="003C2AB9" w:rsidRPr="00EC722A">
        <w:rPr>
          <w:rFonts w:ascii="Arial" w:hAnsi="Arial" w:cs="Arial"/>
          <w:sz w:val="20"/>
          <w:szCs w:val="20"/>
        </w:rPr>
        <w:t>2</w:t>
      </w:r>
      <w:r w:rsidR="0002561B" w:rsidRPr="00EC722A">
        <w:rPr>
          <w:rFonts w:ascii="Arial" w:hAnsi="Arial" w:cs="Arial"/>
          <w:sz w:val="20"/>
          <w:szCs w:val="20"/>
        </w:rPr>
        <w:t>7</w:t>
      </w:r>
      <w:r w:rsidR="00E81BBC" w:rsidRPr="00EC722A">
        <w:rPr>
          <w:rFonts w:ascii="Arial" w:hAnsi="Arial" w:cs="Arial"/>
          <w:sz w:val="20"/>
          <w:szCs w:val="20"/>
        </w:rPr>
        <w:t xml:space="preserve">, paragrafo </w:t>
      </w:r>
      <w:r w:rsidR="0002561B" w:rsidRPr="00EC722A">
        <w:rPr>
          <w:rFonts w:ascii="Arial" w:hAnsi="Arial" w:cs="Arial"/>
          <w:sz w:val="20"/>
          <w:szCs w:val="20"/>
        </w:rPr>
        <w:t>1</w:t>
      </w:r>
      <w:r w:rsidR="00E81BBC" w:rsidRPr="00EC722A">
        <w:rPr>
          <w:rFonts w:ascii="Arial" w:hAnsi="Arial" w:cs="Arial"/>
          <w:sz w:val="20"/>
          <w:szCs w:val="20"/>
        </w:rPr>
        <w:t>,</w:t>
      </w:r>
      <w:r w:rsidRPr="00EC722A">
        <w:rPr>
          <w:rFonts w:ascii="Arial" w:hAnsi="Arial" w:cs="Arial"/>
          <w:sz w:val="20"/>
          <w:szCs w:val="20"/>
        </w:rPr>
        <w:t xml:space="preserve"> del Reg. </w:t>
      </w:r>
      <w:r w:rsidR="005619ED" w:rsidRPr="00EC722A">
        <w:rPr>
          <w:rFonts w:ascii="Arial" w:hAnsi="Arial" w:cs="Arial"/>
          <w:sz w:val="20"/>
          <w:szCs w:val="20"/>
        </w:rPr>
        <w:t>UE n</w:t>
      </w:r>
      <w:r w:rsidRPr="00EC722A">
        <w:rPr>
          <w:rFonts w:ascii="Arial" w:hAnsi="Arial" w:cs="Arial"/>
          <w:sz w:val="20"/>
          <w:szCs w:val="20"/>
        </w:rPr>
        <w:t xml:space="preserve">. </w:t>
      </w:r>
      <w:r w:rsidR="00E81BBC" w:rsidRPr="00EC722A">
        <w:rPr>
          <w:rFonts w:ascii="Arial" w:hAnsi="Arial" w:cs="Arial"/>
          <w:sz w:val="20"/>
          <w:szCs w:val="20"/>
        </w:rPr>
        <w:t>20</w:t>
      </w:r>
      <w:r w:rsidR="003C2AB9" w:rsidRPr="00EC722A">
        <w:rPr>
          <w:rFonts w:ascii="Arial" w:hAnsi="Arial" w:cs="Arial"/>
          <w:sz w:val="20"/>
          <w:szCs w:val="20"/>
        </w:rPr>
        <w:t xml:space="preserve">22/126 </w:t>
      </w:r>
      <w:r w:rsidRPr="00EC722A">
        <w:rPr>
          <w:rFonts w:ascii="Arial" w:hAnsi="Arial" w:cs="Arial"/>
          <w:sz w:val="20"/>
          <w:szCs w:val="20"/>
        </w:rPr>
        <w:t>e da quanto</w:t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77777777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0BE12138" w14:textId="77777777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L’Organismo di Controllo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b/>
          <w:shadow/>
          <w:sz w:val="20"/>
          <w:szCs w:val="20"/>
        </w:rPr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Pr="00A32CD1">
        <w:rPr>
          <w:rFonts w:ascii="Arial" w:hAnsi="Arial" w:cs="Arial"/>
          <w:sz w:val="20"/>
          <w:szCs w:val="20"/>
        </w:rPr>
      </w:r>
      <w:r w:rsidRPr="00A32CD1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proofErr w:type="gramStart"/>
      <w:r w:rsidRPr="003053E9">
        <w:rPr>
          <w:rFonts w:ascii="Arial" w:hAnsi="Arial" w:cs="Arial"/>
          <w:sz w:val="20"/>
        </w:rPr>
        <w:t>Note:…</w:t>
      </w:r>
      <w:proofErr w:type="gramEnd"/>
      <w:r w:rsidRPr="003053E9">
        <w:rPr>
          <w:rFonts w:ascii="Arial" w:hAnsi="Arial" w:cs="Arial"/>
          <w:sz w:val="20"/>
        </w:rPr>
        <w:t>………………………………………………………………………………………………</w:t>
      </w:r>
      <w:proofErr w:type="gramStart"/>
      <w:r w:rsidRPr="003053E9">
        <w:rPr>
          <w:rFonts w:ascii="Arial" w:hAnsi="Arial" w:cs="Arial"/>
          <w:sz w:val="20"/>
        </w:rPr>
        <w:t>…….</w:t>
      </w:r>
      <w:proofErr w:type="gramEnd"/>
      <w:r w:rsidRPr="003053E9">
        <w:rPr>
          <w:rFonts w:ascii="Arial" w:hAnsi="Arial" w:cs="Arial"/>
          <w:sz w:val="20"/>
        </w:rPr>
        <w:t>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000000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7"/>
      <w:footerReference w:type="even" r:id="rId8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40ED8" w14:textId="77777777" w:rsidR="00933534" w:rsidRDefault="00933534">
      <w:r>
        <w:separator/>
      </w:r>
    </w:p>
  </w:endnote>
  <w:endnote w:type="continuationSeparator" w:id="0">
    <w:p w14:paraId="533B8527" w14:textId="77777777" w:rsidR="00933534" w:rsidRDefault="0093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EF257" w14:textId="77777777" w:rsidR="00933534" w:rsidRDefault="00933534">
      <w:r>
        <w:separator/>
      </w:r>
    </w:p>
  </w:footnote>
  <w:footnote w:type="continuationSeparator" w:id="0">
    <w:p w14:paraId="4D4075DE" w14:textId="77777777" w:rsidR="00933534" w:rsidRDefault="00933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E7DA9" w14:textId="6D9E9DB9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AE0B8A">
      <w:rPr>
        <w:i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3189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27E"/>
    <w:rsid w:val="00012708"/>
    <w:rsid w:val="0002561B"/>
    <w:rsid w:val="00053FAB"/>
    <w:rsid w:val="00065AC2"/>
    <w:rsid w:val="00120F4C"/>
    <w:rsid w:val="001657D4"/>
    <w:rsid w:val="002261E9"/>
    <w:rsid w:val="00240F2C"/>
    <w:rsid w:val="002F1136"/>
    <w:rsid w:val="002F4714"/>
    <w:rsid w:val="0036463F"/>
    <w:rsid w:val="00386BC0"/>
    <w:rsid w:val="003C2AB9"/>
    <w:rsid w:val="003D656E"/>
    <w:rsid w:val="0046563F"/>
    <w:rsid w:val="00476040"/>
    <w:rsid w:val="00481EC1"/>
    <w:rsid w:val="004C65E4"/>
    <w:rsid w:val="005304AB"/>
    <w:rsid w:val="005619ED"/>
    <w:rsid w:val="005C3F1E"/>
    <w:rsid w:val="00621A63"/>
    <w:rsid w:val="006231D2"/>
    <w:rsid w:val="006C327E"/>
    <w:rsid w:val="00722543"/>
    <w:rsid w:val="00725D43"/>
    <w:rsid w:val="007501F7"/>
    <w:rsid w:val="008342FA"/>
    <w:rsid w:val="0083609B"/>
    <w:rsid w:val="008627B4"/>
    <w:rsid w:val="008B2409"/>
    <w:rsid w:val="008B5A3D"/>
    <w:rsid w:val="008E1A4A"/>
    <w:rsid w:val="00900CC1"/>
    <w:rsid w:val="00933534"/>
    <w:rsid w:val="00945EA6"/>
    <w:rsid w:val="009F595F"/>
    <w:rsid w:val="00A2298A"/>
    <w:rsid w:val="00A32CD1"/>
    <w:rsid w:val="00AC509B"/>
    <w:rsid w:val="00AE0B8A"/>
    <w:rsid w:val="00B27D6E"/>
    <w:rsid w:val="00BE26AA"/>
    <w:rsid w:val="00C57E37"/>
    <w:rsid w:val="00C915D4"/>
    <w:rsid w:val="00CE7B00"/>
    <w:rsid w:val="00D21E3B"/>
    <w:rsid w:val="00D61EA2"/>
    <w:rsid w:val="00D905ED"/>
    <w:rsid w:val="00DE26EA"/>
    <w:rsid w:val="00DF48E8"/>
    <w:rsid w:val="00E63740"/>
    <w:rsid w:val="00E81BBC"/>
    <w:rsid w:val="00EC02F4"/>
    <w:rsid w:val="00EC722A"/>
    <w:rsid w:val="00ED2FF7"/>
    <w:rsid w:val="00ED5B5C"/>
    <w:rsid w:val="00F369CE"/>
    <w:rsid w:val="00FA5061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Andrea Civenzini</cp:lastModifiedBy>
  <cp:revision>7</cp:revision>
  <cp:lastPrinted>2016-01-14T13:01:00Z</cp:lastPrinted>
  <dcterms:created xsi:type="dcterms:W3CDTF">2023-01-18T11:02:00Z</dcterms:created>
  <dcterms:modified xsi:type="dcterms:W3CDTF">2025-12-16T11:47:00Z</dcterms:modified>
</cp:coreProperties>
</file>